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19" w:rsidRPr="00B25225" w:rsidRDefault="00B25225" w:rsidP="0049444D">
      <w:pPr>
        <w:jc w:val="right"/>
        <w:rPr>
          <w:rFonts w:ascii="Times New Roman" w:hAnsi="Times New Roman" w:cs="Times New Roman"/>
          <w:sz w:val="24"/>
          <w:szCs w:val="24"/>
        </w:rPr>
      </w:pPr>
      <w:r w:rsidRPr="00B25225">
        <w:rPr>
          <w:rFonts w:ascii="Times New Roman" w:hAnsi="Times New Roman" w:cs="Times New Roman"/>
          <w:sz w:val="24"/>
          <w:szCs w:val="24"/>
        </w:rPr>
        <w:t>Příloha č. 3</w:t>
      </w:r>
    </w:p>
    <w:p w:rsidR="00B25225" w:rsidRPr="00B25225" w:rsidRDefault="00B25225">
      <w:pPr>
        <w:rPr>
          <w:rFonts w:ascii="Times New Roman" w:hAnsi="Times New Roman" w:cs="Times New Roman"/>
          <w:sz w:val="24"/>
          <w:szCs w:val="24"/>
        </w:rPr>
      </w:pPr>
    </w:p>
    <w:p w:rsidR="00B25225" w:rsidRDefault="00B25225" w:rsidP="00B252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225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:rsidR="00B25225" w:rsidRDefault="00B25225" w:rsidP="00B2522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veřejnou zakázku malého rozsahu s názvem</w:t>
      </w:r>
    </w:p>
    <w:p w:rsidR="00B25225" w:rsidRDefault="00B25225" w:rsidP="00B252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5225" w:rsidRDefault="00B25225" w:rsidP="00B252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25">
        <w:rPr>
          <w:rFonts w:ascii="Times New Roman" w:hAnsi="Times New Roman" w:cs="Times New Roman"/>
          <w:b/>
          <w:sz w:val="24"/>
          <w:szCs w:val="24"/>
        </w:rPr>
        <w:t>„Oprava omítek a podlahové krytiny v Domově mládeže, Znojmo, B. Kličky 1“</w:t>
      </w:r>
    </w:p>
    <w:p w:rsidR="00B25225" w:rsidRDefault="00B25225" w:rsidP="00B252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225" w:rsidRDefault="00B25225" w:rsidP="00B252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Dodatel:</w:t>
      </w:r>
      <w:r>
        <w:rPr>
          <w:rFonts w:ascii="Times New Roman" w:hAnsi="Times New Roman" w:cs="Times New Roman"/>
          <w:b/>
          <w:sz w:val="24"/>
          <w:szCs w:val="24"/>
        </w:rPr>
        <w:tab/>
        <w:t>……………………..</w:t>
      </w:r>
    </w:p>
    <w:p w:rsidR="00B25225" w:rsidRDefault="00B25225" w:rsidP="00B252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sídlem:</w:t>
      </w:r>
      <w:r>
        <w:rPr>
          <w:rFonts w:ascii="Times New Roman" w:hAnsi="Times New Roman" w:cs="Times New Roman"/>
          <w:sz w:val="24"/>
          <w:szCs w:val="24"/>
        </w:rPr>
        <w:tab/>
        <w:t>……………………..</w:t>
      </w:r>
      <w:bookmarkStart w:id="0" w:name="_GoBack"/>
      <w:bookmarkEnd w:id="0"/>
    </w:p>
    <w:p w:rsidR="00B25225" w:rsidRDefault="00B25225" w:rsidP="00B252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……………………..</w:t>
      </w:r>
    </w:p>
    <w:p w:rsidR="00B25225" w:rsidRDefault="00B25225" w:rsidP="00B25225">
      <w:pPr>
        <w:rPr>
          <w:rFonts w:ascii="Times New Roman" w:hAnsi="Times New Roman" w:cs="Times New Roman"/>
          <w:sz w:val="24"/>
          <w:szCs w:val="24"/>
        </w:rPr>
      </w:pPr>
    </w:p>
    <w:p w:rsidR="00B25225" w:rsidRDefault="00B25225" w:rsidP="00B25225">
      <w:pPr>
        <w:rPr>
          <w:rFonts w:ascii="Times New Roman" w:hAnsi="Times New Roman" w:cs="Times New Roman"/>
          <w:sz w:val="24"/>
          <w:szCs w:val="24"/>
        </w:rPr>
      </w:pPr>
      <w:r w:rsidRPr="00B25225">
        <w:rPr>
          <w:rFonts w:ascii="Times New Roman" w:hAnsi="Times New Roman" w:cs="Times New Roman"/>
          <w:b/>
          <w:sz w:val="24"/>
          <w:szCs w:val="24"/>
        </w:rPr>
        <w:t>Dodatel čestně prohlašuje, že splňuje základní způsobilost,</w:t>
      </w:r>
      <w:r>
        <w:rPr>
          <w:rFonts w:ascii="Times New Roman" w:hAnsi="Times New Roman" w:cs="Times New Roman"/>
          <w:sz w:val="24"/>
          <w:szCs w:val="24"/>
        </w:rPr>
        <w:t xml:space="preserve"> a to že dodavatel:</w:t>
      </w:r>
    </w:p>
    <w:p w:rsidR="00B25225" w:rsidRDefault="00B25225" w:rsidP="00B252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dle § 74 odst. 1 písm. a) zákona č. 134/2016 Sb., o zadávání veřejných zakázek, ve znění pozdějších předpisů (dále jen „zákon“):</w:t>
      </w:r>
    </w:p>
    <w:p w:rsidR="00B25225" w:rsidRDefault="00B25225" w:rsidP="00B252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nebyl v zemi svého sídla v posledních 5 letech před zahájením zadávacího řízení pravomocně odsouzen pro trestný čin uvedený v příloze </w:t>
      </w:r>
      <w:proofErr w:type="gramStart"/>
      <w:r>
        <w:rPr>
          <w:rFonts w:ascii="Times New Roman" w:hAnsi="Times New Roman" w:cs="Times New Roman"/>
          <w:sz w:val="24"/>
          <w:szCs w:val="24"/>
        </w:rPr>
        <w:t>č. 3 zákona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nebo obdobný trestný čin podle právního řádu země svého sídla, tj.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trestný čin spáchaný ve prospěch organizované zločinecké skupiny nebo trestný čin účasti na organizované zločinecké skupině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trestný čin při obchodování s lidmi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tyto trestné činy proti majetku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podvod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úvěrový podvod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dotační podvod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podílnictví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podílnictví z nedbalosti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 legalizace výnosů z trestné činnosti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 legalizace výnosů z trestné činnosti z nedbalosti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tyto trestné činy hospodářské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zneužití informace a postavení v obchodním styku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sjednání výhody při zadání veřejné zakázky, při veřejné soutěži a veřejné dražbě</w:t>
      </w:r>
    </w:p>
    <w:p w:rsidR="00B25225" w:rsidRDefault="00B25225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pletichy při zadání veřejné zakázky a při veřejné soutěži</w:t>
      </w:r>
    </w:p>
    <w:p w:rsidR="003F0BC2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pletichy při veřejné dražbě</w:t>
      </w:r>
    </w:p>
    <w:p w:rsidR="003F0BC2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poškození finančních zájmů Evropské unie</w:t>
      </w:r>
    </w:p>
    <w:p w:rsidR="003F0BC2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trestné činy obecně nebezpečné</w:t>
      </w:r>
    </w:p>
    <w:p w:rsidR="003F0BC2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trestné činy proti České republice, cizímu státu a mezinárodní organizace</w:t>
      </w:r>
    </w:p>
    <w:p w:rsidR="003F0BC2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tyto trestné činy proti pořádku ve věcech veřejných</w:t>
      </w:r>
    </w:p>
    <w:p w:rsidR="003F0BC2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trestné činy proti výkonu pravomoci orgánu veřejné moci a úřední osoby</w:t>
      </w:r>
    </w:p>
    <w:p w:rsidR="003F0BC2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trestné činy úředních osob</w:t>
      </w:r>
    </w:p>
    <w:p w:rsidR="003F0BC2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3. úplatkářství</w:t>
      </w:r>
    </w:p>
    <w:p w:rsidR="003F0BC2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 jiná porušení činnosti orgánu veřejné moci nebo obdobný trestný čin podle řádu země sídla dodavatele (účastníka zadávacího řízení); k zahlazeným odsouzením se nepřihlíží </w:t>
      </w:r>
    </w:p>
    <w:p w:rsidR="00983618" w:rsidRDefault="00983618" w:rsidP="00983618">
      <w:pPr>
        <w:spacing w:after="0"/>
        <w:ind w:left="1560" w:hanging="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Je-li dodavatelem (účastníkem zadávacího řízení) právnická osoba, splňuje  výše uvedené podmínky tato právnická osoba a zároveň každý člen statutárního orgánu.</w:t>
      </w:r>
    </w:p>
    <w:p w:rsidR="00983618" w:rsidRDefault="00983618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</w:p>
    <w:p w:rsidR="00983618" w:rsidRDefault="00983618" w:rsidP="00983618">
      <w:pPr>
        <w:spacing w:after="0"/>
        <w:ind w:left="1701" w:hanging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Je-li členem </w:t>
      </w:r>
      <w:r w:rsidR="00691D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statutárního</w:t>
      </w:r>
      <w:r w:rsidR="00691D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orgánu dodavatele</w:t>
      </w:r>
      <w:r w:rsidR="00691D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(účastníka zadávacího řízení) právnická osoba, splňuje výše uvedené podmínky</w:t>
      </w:r>
    </w:p>
    <w:p w:rsidR="00983618" w:rsidRDefault="00983618" w:rsidP="00983618">
      <w:pPr>
        <w:spacing w:after="0"/>
        <w:ind w:left="1701" w:hanging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a) tato právnická osoba,</w:t>
      </w:r>
    </w:p>
    <w:p w:rsidR="00983618" w:rsidRDefault="00983618" w:rsidP="00983618">
      <w:pPr>
        <w:spacing w:after="0"/>
        <w:ind w:left="1701" w:hanging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b) každý člen statutárního orgánu této právnické osoby a </w:t>
      </w:r>
    </w:p>
    <w:p w:rsidR="00983618" w:rsidRDefault="00983618" w:rsidP="00983618">
      <w:pPr>
        <w:spacing w:after="0"/>
        <w:ind w:left="241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osoba  zastupující  tuto právnickou osobu v</w:t>
      </w:r>
      <w:r w:rsidR="00691DE8">
        <w:rPr>
          <w:rFonts w:ascii="Times New Roman" w:hAnsi="Times New Roman" w:cs="Times New Roman"/>
          <w:sz w:val="24"/>
          <w:szCs w:val="24"/>
        </w:rPr>
        <w:t xml:space="preserve">    </w:t>
      </w:r>
      <w:r>
        <w:rPr>
          <w:rFonts w:ascii="Times New Roman" w:hAnsi="Times New Roman" w:cs="Times New Roman"/>
          <w:sz w:val="24"/>
          <w:szCs w:val="24"/>
        </w:rPr>
        <w:t>statutárním</w:t>
      </w:r>
      <w:r w:rsidR="00691D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orgánu   </w:t>
      </w:r>
      <w:r w:rsidR="00691DE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dodavatele. </w:t>
      </w:r>
    </w:p>
    <w:p w:rsidR="00983618" w:rsidRDefault="00983618" w:rsidP="00983618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83618" w:rsidRPr="00F32F54" w:rsidRDefault="00F32F54" w:rsidP="00F32F54">
      <w:pPr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618" w:rsidRPr="00F32F54">
        <w:rPr>
          <w:rFonts w:ascii="Times New Roman" w:hAnsi="Times New Roman" w:cs="Times New Roman"/>
          <w:sz w:val="24"/>
          <w:szCs w:val="24"/>
        </w:rPr>
        <w:t>Účastní-li se zadávacího řízení pobočka závodu</w:t>
      </w:r>
    </w:p>
    <w:p w:rsidR="00983618" w:rsidRDefault="00983618" w:rsidP="00691DE8">
      <w:pPr>
        <w:spacing w:after="0"/>
        <w:ind w:left="2410" w:hanging="283"/>
        <w:jc w:val="both"/>
        <w:rPr>
          <w:rFonts w:ascii="Times New Roman" w:hAnsi="Times New Roman" w:cs="Times New Roman"/>
          <w:sz w:val="24"/>
          <w:szCs w:val="24"/>
        </w:rPr>
      </w:pPr>
      <w:r w:rsidRPr="00691DE8">
        <w:rPr>
          <w:rFonts w:ascii="Times New Roman" w:hAnsi="Times New Roman" w:cs="Times New Roman"/>
          <w:sz w:val="24"/>
          <w:szCs w:val="24"/>
        </w:rPr>
        <w:t xml:space="preserve">a) zahraniční právnické osoby, splňuje výše uvedené podmínky tato </w:t>
      </w:r>
      <w:proofErr w:type="gramStart"/>
      <w:r w:rsidRPr="00691DE8">
        <w:rPr>
          <w:rFonts w:ascii="Times New Roman" w:hAnsi="Times New Roman" w:cs="Times New Roman"/>
          <w:sz w:val="24"/>
          <w:szCs w:val="24"/>
        </w:rPr>
        <w:t xml:space="preserve">právnická </w:t>
      </w:r>
      <w:r w:rsidR="00691DE8" w:rsidRPr="00691DE8">
        <w:rPr>
          <w:rFonts w:ascii="Times New Roman" w:hAnsi="Times New Roman" w:cs="Times New Roman"/>
          <w:sz w:val="24"/>
          <w:szCs w:val="24"/>
        </w:rPr>
        <w:t xml:space="preserve"> </w:t>
      </w:r>
      <w:r w:rsidRPr="00691DE8">
        <w:rPr>
          <w:rFonts w:ascii="Times New Roman" w:hAnsi="Times New Roman" w:cs="Times New Roman"/>
          <w:sz w:val="24"/>
          <w:szCs w:val="24"/>
        </w:rPr>
        <w:t>osoba</w:t>
      </w:r>
      <w:proofErr w:type="gramEnd"/>
      <w:r w:rsidRPr="00691DE8">
        <w:rPr>
          <w:rFonts w:ascii="Times New Roman" w:hAnsi="Times New Roman" w:cs="Times New Roman"/>
          <w:sz w:val="24"/>
          <w:szCs w:val="24"/>
        </w:rPr>
        <w:t xml:space="preserve"> a vedoucí pobočky závodu</w:t>
      </w:r>
      <w:r w:rsidR="00691DE8">
        <w:rPr>
          <w:rFonts w:ascii="Times New Roman" w:hAnsi="Times New Roman" w:cs="Times New Roman"/>
          <w:sz w:val="24"/>
          <w:szCs w:val="24"/>
        </w:rPr>
        <w:t>,</w:t>
      </w:r>
    </w:p>
    <w:p w:rsidR="00691DE8" w:rsidRDefault="00691DE8" w:rsidP="00691DE8">
      <w:pPr>
        <w:spacing w:after="0"/>
        <w:ind w:left="241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české právnické osoby, splňuje výše uvedené podmínky kromě osob výše uvedených také vedoucí pobočky závodu. </w:t>
      </w: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DE8">
        <w:rPr>
          <w:rFonts w:ascii="Times New Roman" w:hAnsi="Times New Roman" w:cs="Times New Roman"/>
          <w:b/>
          <w:sz w:val="24"/>
          <w:szCs w:val="24"/>
        </w:rPr>
        <w:t>dle § 74 odst. 1 písm. b) zákona</w:t>
      </w:r>
      <w:r>
        <w:rPr>
          <w:rFonts w:ascii="Times New Roman" w:hAnsi="Times New Roman" w:cs="Times New Roman"/>
          <w:sz w:val="24"/>
          <w:szCs w:val="24"/>
        </w:rPr>
        <w:t>: nemá v České republice nebo v zemi svého sídla v evidenci daní zachycen splatný daňový nedoplatek,</w:t>
      </w: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DE8">
        <w:rPr>
          <w:rFonts w:ascii="Times New Roman" w:hAnsi="Times New Roman" w:cs="Times New Roman"/>
          <w:b/>
          <w:sz w:val="24"/>
          <w:szCs w:val="24"/>
        </w:rPr>
        <w:t>dle § 74 odst. 1 písm. c) zákona:</w:t>
      </w:r>
      <w:r>
        <w:rPr>
          <w:rFonts w:ascii="Times New Roman" w:hAnsi="Times New Roman" w:cs="Times New Roman"/>
          <w:sz w:val="24"/>
          <w:szCs w:val="24"/>
        </w:rPr>
        <w:t xml:space="preserve"> nemá v České republice nebo zemi svého sídla splatný nedoplatek na pojistném nebo na penále na veřejné zdravotní pojištění, </w:t>
      </w: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DE8">
        <w:rPr>
          <w:rFonts w:ascii="Times New Roman" w:hAnsi="Times New Roman" w:cs="Times New Roman"/>
          <w:b/>
          <w:sz w:val="24"/>
          <w:szCs w:val="24"/>
        </w:rPr>
        <w:t>dle § 74 odst. 1 písm. d) zákona:</w:t>
      </w:r>
      <w:r>
        <w:rPr>
          <w:rFonts w:ascii="Times New Roman" w:hAnsi="Times New Roman" w:cs="Times New Roman"/>
          <w:sz w:val="24"/>
          <w:szCs w:val="24"/>
        </w:rPr>
        <w:t xml:space="preserve"> nemá v České republice nebo v zemi svého sídla splatný nedoplatek na pojistném nebo na penále na sociální zabezpečení a příspěvku na státní politiku zaměstnanosti, </w:t>
      </w: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DE8">
        <w:rPr>
          <w:rFonts w:ascii="Times New Roman" w:hAnsi="Times New Roman" w:cs="Times New Roman"/>
          <w:b/>
          <w:sz w:val="24"/>
          <w:szCs w:val="24"/>
        </w:rPr>
        <w:t>dle § 74 odst. 1 písm. e) zákona:</w:t>
      </w:r>
      <w:r>
        <w:rPr>
          <w:rFonts w:ascii="Times New Roman" w:hAnsi="Times New Roman" w:cs="Times New Roman"/>
          <w:sz w:val="24"/>
          <w:szCs w:val="24"/>
        </w:rPr>
        <w:t xml:space="preserve"> není v likvidaci, nebylo proti němu vydáno rozhodnutí o úpadku, nebyla podle jiného právního předpisu vůči němu nařízena nucená správa nebo není v obdobné situaci podle právního řádu země svého sídla.</w:t>
      </w: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V………………dne………………</w:t>
      </w: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…………………………………………….</w:t>
      </w:r>
    </w:p>
    <w:p w:rsid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 oprávněné osoby</w:t>
      </w:r>
    </w:p>
    <w:p w:rsidR="00691DE8" w:rsidRPr="00691DE8" w:rsidRDefault="00691DE8" w:rsidP="00691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BC2" w:rsidRPr="00B25225" w:rsidRDefault="003F0BC2" w:rsidP="00B25225">
      <w:pPr>
        <w:spacing w:after="0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</w:p>
    <w:sectPr w:rsidR="003F0BC2" w:rsidRPr="00B25225" w:rsidSect="0098361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E2773"/>
    <w:multiLevelType w:val="hybridMultilevel"/>
    <w:tmpl w:val="26A0456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7E891895"/>
    <w:multiLevelType w:val="hybridMultilevel"/>
    <w:tmpl w:val="6AD011EC"/>
    <w:lvl w:ilvl="0" w:tplc="0405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25"/>
    <w:rsid w:val="00010C94"/>
    <w:rsid w:val="003F0BC2"/>
    <w:rsid w:val="0049444D"/>
    <w:rsid w:val="00691DE8"/>
    <w:rsid w:val="00983618"/>
    <w:rsid w:val="00B25225"/>
    <w:rsid w:val="00E24319"/>
    <w:rsid w:val="00F3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36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3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485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Sekretariat2</dc:creator>
  <cp:lastModifiedBy>Ing. Havlín</cp:lastModifiedBy>
  <cp:revision>4</cp:revision>
  <cp:lastPrinted>2020-10-27T06:07:00Z</cp:lastPrinted>
  <dcterms:created xsi:type="dcterms:W3CDTF">2020-10-26T12:25:00Z</dcterms:created>
  <dcterms:modified xsi:type="dcterms:W3CDTF">2020-10-27T06:41:00Z</dcterms:modified>
</cp:coreProperties>
</file>